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061C" w:rsidRPr="00C678C4" w:rsidDel="00C678C4" w:rsidRDefault="00E0061C">
      <w:pPr>
        <w:suppressAutoHyphens/>
        <w:spacing w:after="0" w:line="240" w:lineRule="auto"/>
        <w:ind w:left="5103" w:firstLine="4962"/>
        <w:rPr>
          <w:del w:id="0" w:author="Скобелева Карина Олеговна" w:date="2025-09-11T14:45:00Z"/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pPrChange w:id="1" w:author="Скобелева Карина Олеговна" w:date="2025-10-21T14:27:00Z">
          <w:pPr>
            <w:suppressAutoHyphens/>
            <w:spacing w:after="0" w:line="240" w:lineRule="auto"/>
            <w:ind w:firstLine="4962"/>
          </w:pPr>
        </w:pPrChange>
      </w:pPr>
      <w:bookmarkStart w:id="2" w:name="_Toc132273243"/>
      <w:r w:rsidRPr="00C678C4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>Приложение 9</w:t>
      </w:r>
    </w:p>
    <w:p w:rsidR="003948E5" w:rsidRPr="00C678C4" w:rsidDel="00C678C4" w:rsidRDefault="003948E5">
      <w:pPr>
        <w:suppressAutoHyphens/>
        <w:spacing w:after="0" w:line="240" w:lineRule="auto"/>
        <w:ind w:left="5103"/>
        <w:rPr>
          <w:del w:id="3" w:author="Скобелева Карина Олеговна" w:date="2025-09-11T14:45:00Z"/>
          <w:rFonts w:ascii="Liberation Serif" w:eastAsia="NSimSun" w:hAnsi="Liberation Serif" w:cs="Lucida Sans"/>
          <w:kern w:val="2"/>
          <w:sz w:val="24"/>
          <w:szCs w:val="24"/>
          <w:lang w:eastAsia="zh-CN" w:bidi="hi-IN"/>
        </w:rPr>
        <w:pPrChange w:id="4" w:author="Скобелева Карина Олеговна" w:date="2025-10-21T14:27:00Z">
          <w:pPr>
            <w:suppressAutoHyphens/>
            <w:spacing w:after="0" w:line="240" w:lineRule="auto"/>
          </w:pPr>
        </w:pPrChange>
      </w:pPr>
    </w:p>
    <w:p w:rsidR="00C678C4" w:rsidRDefault="00C678C4">
      <w:pPr>
        <w:suppressAutoHyphens/>
        <w:spacing w:after="0" w:line="240" w:lineRule="auto"/>
        <w:ind w:left="5103"/>
        <w:rPr>
          <w:ins w:id="5" w:author="Скобелева Карина Олеговна" w:date="2025-09-11T14:46:00Z"/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pPrChange w:id="6" w:author="Скобелева Карина Олеговна" w:date="2025-10-21T14:27:00Z">
          <w:pPr>
            <w:suppressAutoHyphens/>
            <w:spacing w:after="0" w:line="240" w:lineRule="auto"/>
            <w:ind w:left="4962"/>
          </w:pPr>
        </w:pPrChange>
      </w:pPr>
    </w:p>
    <w:p w:rsidR="0022326A" w:rsidRPr="00C678C4" w:rsidDel="00A875A0" w:rsidRDefault="003948E5">
      <w:pPr>
        <w:suppressAutoHyphens/>
        <w:spacing w:after="0" w:line="240" w:lineRule="auto"/>
        <w:ind w:left="5103"/>
        <w:rPr>
          <w:del w:id="7" w:author="Скобелева Карина Олеговна" w:date="2025-10-21T16:27:00Z"/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pPrChange w:id="8" w:author="Скобелева Карина Олеговна" w:date="2025-10-21T14:27:00Z">
          <w:pPr>
            <w:suppressAutoHyphens/>
            <w:spacing w:after="0" w:line="240" w:lineRule="auto"/>
            <w:ind w:left="4962"/>
          </w:pPr>
        </w:pPrChange>
      </w:pPr>
      <w:del w:id="9" w:author="Скобелева Карина Олеговна" w:date="2025-10-21T16:27:00Z">
        <w:r w:rsidRPr="00C678C4" w:rsidDel="00A875A0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к типовой форме</w:delText>
        </w:r>
      </w:del>
    </w:p>
    <w:p w:rsidR="003948E5" w:rsidRPr="00C678C4" w:rsidRDefault="003948E5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pPrChange w:id="10" w:author="Скобелева Карина Олеговна" w:date="2025-10-21T14:27:00Z">
          <w:pPr>
            <w:suppressAutoHyphens/>
            <w:spacing w:after="0" w:line="240" w:lineRule="auto"/>
            <w:ind w:left="4962"/>
          </w:pPr>
        </w:pPrChange>
      </w:pPr>
      <w:del w:id="11" w:author="Скобелева Карина Олеговна" w:date="2025-10-21T16:27:00Z">
        <w:r w:rsidRPr="00C678C4" w:rsidDel="00A875A0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а</w:delText>
        </w:r>
      </w:del>
      <w:ins w:id="12" w:author="Скобелева Карина Олеговна" w:date="2025-10-21T16:27:00Z">
        <w:r w:rsidR="00A875A0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t>А</w:t>
        </w:r>
      </w:ins>
      <w:bookmarkStart w:id="13" w:name="_GoBack"/>
      <w:bookmarkEnd w:id="13"/>
      <w:r w:rsidRPr="00C678C4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>дминистративного регламента предоставления муниципальной услуги «Внесение (изменение, исключение) сведений в  реестр транспортных средств, принадлежащих пользователям</w:t>
      </w:r>
      <w:r w:rsidR="004A7975" w:rsidRPr="00C678C4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 xml:space="preserve">, которые оформили резидентские парковочные разрешения </w:t>
      </w:r>
      <w:r w:rsidRPr="00C678C4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3948E5" w:rsidRDefault="003948E5" w:rsidP="000F2109">
      <w:pPr>
        <w:suppressAutoHyphens/>
        <w:spacing w:after="0" w:line="240" w:lineRule="auto"/>
        <w:ind w:left="4962"/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</w:pPr>
    </w:p>
    <w:p w:rsidR="0034633D" w:rsidRPr="00770E3D" w:rsidRDefault="0034633D" w:rsidP="0034633D">
      <w:pPr>
        <w:pStyle w:val="a4"/>
        <w:spacing w:after="0" w:line="240" w:lineRule="auto"/>
        <w:outlineLvl w:val="1"/>
        <w:rPr>
          <w:rStyle w:val="21"/>
          <w:sz w:val="28"/>
          <w:szCs w:val="28"/>
        </w:rPr>
      </w:pPr>
    </w:p>
    <w:p w:rsidR="0034633D" w:rsidRPr="00770E3D" w:rsidDel="00C678C4" w:rsidRDefault="0034633D">
      <w:pPr>
        <w:pStyle w:val="a4"/>
        <w:spacing w:after="0" w:line="240" w:lineRule="auto"/>
        <w:jc w:val="left"/>
        <w:outlineLvl w:val="1"/>
        <w:rPr>
          <w:del w:id="14" w:author="Скобелева Карина Олеговна" w:date="2025-09-11T14:47:00Z"/>
          <w:rStyle w:val="21"/>
          <w:b/>
          <w:color w:val="000000"/>
          <w:kern w:val="2"/>
          <w:sz w:val="28"/>
          <w:szCs w:val="28"/>
          <w:lang w:eastAsia="zh-CN" w:bidi="hi-IN"/>
        </w:rPr>
        <w:pPrChange w:id="15" w:author="Скобелева Карина Олеговна" w:date="2025-09-11T14:47:00Z">
          <w:pPr>
            <w:pStyle w:val="a4"/>
            <w:spacing w:after="0" w:line="240" w:lineRule="auto"/>
            <w:outlineLvl w:val="1"/>
          </w:pPr>
        </w:pPrChange>
      </w:pPr>
    </w:p>
    <w:p w:rsidR="0034633D" w:rsidRPr="00770E3D" w:rsidDel="00C678C4" w:rsidRDefault="0034633D">
      <w:pPr>
        <w:pStyle w:val="a4"/>
        <w:spacing w:after="0" w:line="240" w:lineRule="auto"/>
        <w:jc w:val="left"/>
        <w:outlineLvl w:val="1"/>
        <w:rPr>
          <w:del w:id="16" w:author="Скобелева Карина Олеговна" w:date="2025-09-11T14:47:00Z"/>
          <w:rStyle w:val="21"/>
          <w:b/>
          <w:color w:val="000000"/>
          <w:kern w:val="2"/>
          <w:sz w:val="28"/>
          <w:szCs w:val="28"/>
          <w:lang w:eastAsia="zh-CN" w:bidi="hi-IN"/>
        </w:rPr>
        <w:pPrChange w:id="17" w:author="Скобелева Карина Олеговна" w:date="2025-09-11T14:47:00Z">
          <w:pPr>
            <w:pStyle w:val="a4"/>
            <w:spacing w:after="0" w:line="240" w:lineRule="auto"/>
            <w:outlineLvl w:val="1"/>
          </w:pPr>
        </w:pPrChange>
      </w:pPr>
    </w:p>
    <w:p w:rsidR="0034633D" w:rsidRPr="00770E3D" w:rsidDel="00C678C4" w:rsidRDefault="0034633D">
      <w:pPr>
        <w:pStyle w:val="a4"/>
        <w:spacing w:after="0" w:line="240" w:lineRule="auto"/>
        <w:jc w:val="left"/>
        <w:outlineLvl w:val="1"/>
        <w:rPr>
          <w:del w:id="18" w:author="Скобелева Карина Олеговна" w:date="2025-09-11T14:47:00Z"/>
          <w:rStyle w:val="21"/>
          <w:b/>
          <w:color w:val="000000"/>
          <w:kern w:val="2"/>
          <w:sz w:val="28"/>
          <w:szCs w:val="28"/>
          <w:lang w:eastAsia="zh-CN" w:bidi="hi-IN"/>
        </w:rPr>
        <w:pPrChange w:id="19" w:author="Скобелева Карина Олеговна" w:date="2025-09-11T14:47:00Z">
          <w:pPr>
            <w:pStyle w:val="a4"/>
            <w:spacing w:after="0" w:line="240" w:lineRule="auto"/>
            <w:outlineLvl w:val="1"/>
          </w:pPr>
        </w:pPrChange>
      </w:pPr>
    </w:p>
    <w:p w:rsidR="0034633D" w:rsidRPr="00770E3D" w:rsidDel="00C678C4" w:rsidRDefault="0034633D">
      <w:pPr>
        <w:pStyle w:val="a4"/>
        <w:spacing w:after="0" w:line="240" w:lineRule="auto"/>
        <w:jc w:val="left"/>
        <w:outlineLvl w:val="1"/>
        <w:rPr>
          <w:del w:id="20" w:author="Скобелева Карина Олеговна" w:date="2025-09-11T14:47:00Z"/>
          <w:rStyle w:val="21"/>
          <w:b/>
          <w:color w:val="000000"/>
          <w:kern w:val="2"/>
          <w:sz w:val="28"/>
          <w:szCs w:val="28"/>
          <w:lang w:eastAsia="zh-CN" w:bidi="hi-IN"/>
        </w:rPr>
        <w:pPrChange w:id="21" w:author="Скобелева Карина Олеговна" w:date="2025-09-11T14:47:00Z">
          <w:pPr>
            <w:pStyle w:val="a4"/>
            <w:spacing w:after="0" w:line="240" w:lineRule="auto"/>
            <w:outlineLvl w:val="1"/>
          </w:pPr>
        </w:pPrChange>
      </w:pPr>
    </w:p>
    <w:p w:rsidR="0034633D" w:rsidRPr="003948E5" w:rsidRDefault="0034633D">
      <w:pPr>
        <w:pStyle w:val="a4"/>
        <w:spacing w:after="0" w:line="240" w:lineRule="auto"/>
        <w:jc w:val="left"/>
        <w:outlineLvl w:val="1"/>
        <w:rPr>
          <w:rStyle w:val="21"/>
          <w:b/>
          <w:color w:val="000000"/>
          <w:kern w:val="2"/>
          <w:sz w:val="32"/>
          <w:szCs w:val="28"/>
          <w:lang w:eastAsia="zh-CN" w:bidi="hi-IN"/>
        </w:rPr>
        <w:pPrChange w:id="22" w:author="Скобелева Карина Олеговна" w:date="2025-09-11T14:47:00Z">
          <w:pPr>
            <w:pStyle w:val="a4"/>
            <w:spacing w:after="0" w:line="240" w:lineRule="auto"/>
            <w:outlineLvl w:val="1"/>
          </w:pPr>
        </w:pPrChange>
      </w:pPr>
    </w:p>
    <w:p w:rsidR="00CE1FC4" w:rsidRPr="003948E5" w:rsidRDefault="00CE1FC4" w:rsidP="00CE1FC4">
      <w:pPr>
        <w:pStyle w:val="a4"/>
        <w:spacing w:after="0" w:line="240" w:lineRule="auto"/>
        <w:outlineLvl w:val="1"/>
        <w:rPr>
          <w:rStyle w:val="21"/>
          <w:sz w:val="28"/>
          <w:szCs w:val="27"/>
        </w:rPr>
      </w:pPr>
      <w:r w:rsidRPr="003948E5">
        <w:rPr>
          <w:rStyle w:val="21"/>
          <w:sz w:val="28"/>
          <w:szCs w:val="27"/>
        </w:rPr>
        <w:t>Форма запроса</w:t>
      </w:r>
      <w:bookmarkEnd w:id="2"/>
    </w:p>
    <w:p w:rsidR="00CE1FC4" w:rsidRDefault="004E67EF" w:rsidP="003948E5">
      <w:pPr>
        <w:pStyle w:val="a4"/>
        <w:spacing w:after="0" w:line="240" w:lineRule="auto"/>
        <w:rPr>
          <w:b w:val="0"/>
          <w:sz w:val="28"/>
          <w:szCs w:val="27"/>
        </w:rPr>
      </w:pPr>
      <w:r w:rsidRPr="003948E5">
        <w:rPr>
          <w:b w:val="0"/>
          <w:sz w:val="28"/>
          <w:szCs w:val="27"/>
        </w:rPr>
        <w:t>о</w:t>
      </w:r>
      <w:r w:rsidR="0095508F" w:rsidRPr="003948E5">
        <w:rPr>
          <w:b w:val="0"/>
          <w:sz w:val="28"/>
          <w:szCs w:val="27"/>
        </w:rPr>
        <w:t xml:space="preserve"> предоставление </w:t>
      </w:r>
      <w:r w:rsidR="003948E5" w:rsidRPr="003948E5">
        <w:rPr>
          <w:b w:val="0"/>
          <w:sz w:val="28"/>
          <w:szCs w:val="27"/>
        </w:rPr>
        <w:t>муниципальной услуги «Внесение (изменение, исключение) сведений в  реестр транспортных средств, принадлежащих пользователям</w:t>
      </w:r>
      <w:r w:rsidR="004A7975">
        <w:rPr>
          <w:b w:val="0"/>
          <w:sz w:val="28"/>
          <w:szCs w:val="27"/>
        </w:rPr>
        <w:t xml:space="preserve">, которые оформили резидентские парковочные разрешения </w:t>
      </w:r>
      <w:r w:rsidR="003948E5" w:rsidRPr="003948E5">
        <w:rPr>
          <w:b w:val="0"/>
          <w:sz w:val="28"/>
          <w:szCs w:val="27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3948E5" w:rsidRPr="003948E5" w:rsidRDefault="003948E5" w:rsidP="003948E5">
      <w:pPr>
        <w:pStyle w:val="a4"/>
        <w:spacing w:after="0" w:line="240" w:lineRule="auto"/>
        <w:rPr>
          <w:sz w:val="28"/>
          <w:szCs w:val="27"/>
        </w:rPr>
      </w:pPr>
    </w:p>
    <w:p w:rsidR="007B6E68" w:rsidRDefault="007B6E68" w:rsidP="003948E5">
      <w:pPr>
        <w:pStyle w:val="14"/>
        <w:autoSpaceDE w:val="0"/>
        <w:spacing w:after="0" w:line="240" w:lineRule="auto"/>
        <w:ind w:left="4111" w:right="0" w:firstLine="0"/>
        <w:contextualSpacing/>
        <w:rPr>
          <w:rFonts w:ascii="Times New Roman" w:hAnsi="Times New Roman" w:cs="Times New Roman"/>
          <w:color w:val="auto"/>
          <w:sz w:val="28"/>
          <w:szCs w:val="27"/>
          <w:lang w:val="ru-RU"/>
        </w:rPr>
      </w:pPr>
      <w:r w:rsidRPr="003948E5">
        <w:rPr>
          <w:rFonts w:ascii="Times New Roman" w:hAnsi="Times New Roman" w:cs="Times New Roman"/>
          <w:color w:val="auto"/>
          <w:sz w:val="28"/>
          <w:szCs w:val="27"/>
          <w:lang w:val="ru-RU"/>
        </w:rPr>
        <w:t xml:space="preserve">В </w:t>
      </w:r>
      <w:r w:rsidR="00605677">
        <w:rPr>
          <w:rFonts w:ascii="Times New Roman" w:hAnsi="Times New Roman" w:cs="Times New Roman"/>
          <w:color w:val="auto"/>
          <w:sz w:val="28"/>
          <w:szCs w:val="27"/>
          <w:lang w:val="ru-RU"/>
        </w:rPr>
        <w:t>Администрацию____________________</w:t>
      </w:r>
      <w:r w:rsidRPr="003948E5">
        <w:rPr>
          <w:rFonts w:ascii="Times New Roman" w:hAnsi="Times New Roman" w:cs="Times New Roman"/>
          <w:color w:val="auto"/>
          <w:sz w:val="28"/>
          <w:szCs w:val="27"/>
          <w:lang w:val="ru-RU"/>
        </w:rPr>
        <w:t xml:space="preserve"> Московской области</w:t>
      </w:r>
    </w:p>
    <w:p w:rsidR="003948E5" w:rsidRPr="003948E5" w:rsidRDefault="003948E5" w:rsidP="003948E5">
      <w:pPr>
        <w:pStyle w:val="14"/>
        <w:autoSpaceDE w:val="0"/>
        <w:spacing w:after="0" w:line="240" w:lineRule="auto"/>
        <w:ind w:left="4111" w:right="0" w:firstLine="0"/>
        <w:contextualSpacing/>
        <w:rPr>
          <w:rFonts w:ascii="Times New Roman" w:hAnsi="Times New Roman" w:cs="Times New Roman"/>
          <w:color w:val="auto"/>
          <w:sz w:val="28"/>
          <w:szCs w:val="27"/>
          <w:lang w:val="ru-RU"/>
        </w:rPr>
      </w:pPr>
    </w:p>
    <w:p w:rsidR="007B6E68" w:rsidRPr="003948E5" w:rsidRDefault="007B6E68" w:rsidP="003948E5">
      <w:pPr>
        <w:suppressAutoHyphens/>
        <w:spacing w:after="0" w:line="240" w:lineRule="auto"/>
        <w:ind w:left="4111"/>
        <w:contextualSpacing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от ________________________________</w:t>
      </w:r>
      <w:r w:rsid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___</w:t>
      </w:r>
    </w:p>
    <w:p w:rsidR="007B6E68" w:rsidRDefault="007B6E68" w:rsidP="007B6E68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(указать Ф.И.О. (последнее при наличии)</w:t>
      </w:r>
    </w:p>
    <w:p w:rsidR="003948E5" w:rsidRPr="003948E5" w:rsidRDefault="003948E5" w:rsidP="007B6E68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</w:p>
    <w:p w:rsidR="007B6E68" w:rsidRPr="003948E5" w:rsidRDefault="007B6E68" w:rsidP="003948E5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__________________________________ (Ф.И.О. (последнее при наличии)</w:t>
      </w:r>
    </w:p>
    <w:p w:rsidR="007B6E68" w:rsidRDefault="007B6E68" w:rsidP="003948E5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представителя заявителя)</w:t>
      </w:r>
    </w:p>
    <w:p w:rsidR="003948E5" w:rsidRPr="003948E5" w:rsidRDefault="003948E5" w:rsidP="003948E5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</w:p>
    <w:p w:rsidR="00995CC1" w:rsidRPr="003948E5" w:rsidRDefault="00995CC1" w:rsidP="003948E5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__________________________________</w:t>
      </w:r>
    </w:p>
    <w:p w:rsidR="007B6E68" w:rsidRPr="003948E5" w:rsidRDefault="007B6E68" w:rsidP="003948E5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Категория заявителя</w:t>
      </w:r>
    </w:p>
    <w:p w:rsidR="0034633D" w:rsidRPr="003948E5" w:rsidRDefault="0034633D" w:rsidP="003948E5">
      <w:pPr>
        <w:suppressAutoHyphens/>
        <w:spacing w:after="0" w:line="240" w:lineRule="auto"/>
        <w:ind w:left="4111"/>
        <w:contextualSpacing/>
        <w:jc w:val="center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</w:p>
    <w:p w:rsidR="003948E5" w:rsidRDefault="003948E5" w:rsidP="00CE1FC4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7"/>
          <w:lang w:eastAsia="zh-CN" w:bidi="en-US"/>
        </w:rPr>
      </w:pPr>
    </w:p>
    <w:p w:rsidR="003948E5" w:rsidRPr="003948E5" w:rsidRDefault="003948E5" w:rsidP="00CE1FC4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7"/>
          <w:lang w:eastAsia="zh-CN" w:bidi="en-US"/>
        </w:rPr>
      </w:pPr>
    </w:p>
    <w:p w:rsidR="00CE1FC4" w:rsidRPr="003948E5" w:rsidRDefault="00CE1FC4" w:rsidP="00CE1FC4">
      <w:pPr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7"/>
          <w:lang w:eastAsia="zh-CN" w:bidi="en-US"/>
        </w:rPr>
      </w:pPr>
      <w:r w:rsidRPr="003948E5">
        <w:rPr>
          <w:rFonts w:ascii="Times New Roman" w:hAnsi="Times New Roman" w:cs="Times New Roman"/>
          <w:bCs/>
          <w:sz w:val="28"/>
          <w:szCs w:val="27"/>
          <w:lang w:eastAsia="zh-CN" w:bidi="en-US"/>
        </w:rPr>
        <w:t xml:space="preserve">Запрос </w:t>
      </w:r>
    </w:p>
    <w:p w:rsidR="00CE1FC4" w:rsidRPr="003948E5" w:rsidRDefault="004E67EF" w:rsidP="00CE1FC4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7"/>
          <w:lang w:eastAsia="zh-CN" w:bidi="en-US"/>
        </w:rPr>
      </w:pPr>
      <w:r w:rsidRPr="003948E5">
        <w:rPr>
          <w:rFonts w:ascii="Times New Roman" w:hAnsi="Times New Roman" w:cs="Times New Roman"/>
          <w:bCs/>
          <w:sz w:val="28"/>
          <w:szCs w:val="27"/>
          <w:lang w:eastAsia="zh-CN" w:bidi="en-US"/>
        </w:rPr>
        <w:t>о</w:t>
      </w:r>
      <w:r w:rsidR="00CE1FC4" w:rsidRPr="003948E5">
        <w:rPr>
          <w:rFonts w:ascii="Times New Roman" w:hAnsi="Times New Roman" w:cs="Times New Roman"/>
          <w:bCs/>
          <w:sz w:val="28"/>
          <w:szCs w:val="27"/>
          <w:lang w:eastAsia="zh-CN" w:bidi="en-US"/>
        </w:rPr>
        <w:t xml:space="preserve"> предоставлении </w:t>
      </w:r>
      <w:r w:rsidR="003948E5" w:rsidRPr="003948E5">
        <w:rPr>
          <w:rFonts w:ascii="Times New Roman" w:hAnsi="Times New Roman" w:cs="Times New Roman"/>
          <w:bCs/>
          <w:sz w:val="28"/>
          <w:szCs w:val="27"/>
          <w:lang w:eastAsia="zh-CN" w:bidi="en-US"/>
        </w:rPr>
        <w:t>муниципальной услуги «Внесение (изменение, исключение) сведений в  реестр транспортных средств, принадлежащих пользователям</w:t>
      </w:r>
      <w:r w:rsidR="004A7975">
        <w:rPr>
          <w:rFonts w:ascii="Times New Roman" w:hAnsi="Times New Roman" w:cs="Times New Roman"/>
          <w:bCs/>
          <w:sz w:val="28"/>
          <w:szCs w:val="27"/>
          <w:lang w:eastAsia="zh-CN" w:bidi="en-US"/>
        </w:rPr>
        <w:t xml:space="preserve">, которые оформили резидентские парковочные разрешения </w:t>
      </w:r>
      <w:r w:rsidR="003948E5" w:rsidRPr="003948E5">
        <w:rPr>
          <w:rFonts w:ascii="Times New Roman" w:hAnsi="Times New Roman" w:cs="Times New Roman"/>
          <w:bCs/>
          <w:sz w:val="28"/>
          <w:szCs w:val="27"/>
          <w:lang w:eastAsia="zh-CN" w:bidi="en-US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CE1FC4" w:rsidRPr="003948E5" w:rsidRDefault="00CE1FC4" w:rsidP="00CE1FC4">
      <w:pPr>
        <w:suppressAutoHyphens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Cs/>
          <w:sz w:val="28"/>
          <w:szCs w:val="27"/>
          <w:lang w:eastAsia="zh-CN" w:bidi="en-US"/>
        </w:rPr>
      </w:pPr>
    </w:p>
    <w:p w:rsidR="000D1880" w:rsidRPr="003948E5" w:rsidRDefault="00CE1FC4" w:rsidP="00C7329D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7"/>
          <w:lang w:eastAsia="zh-CN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Прошу предоставить </w:t>
      </w:r>
      <w:r w:rsidR="003948E5"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>муниципальн</w:t>
      </w:r>
      <w:r w:rsid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>ую</w:t>
      </w:r>
      <w:r w:rsidR="003948E5"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 услуги «Внесение (из</w:t>
      </w:r>
      <w:r w:rsid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>менение, исключение) сведений в</w:t>
      </w:r>
      <w:r w:rsidR="003948E5"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 реестр транспортных средств, принадлежащих </w:t>
      </w:r>
      <w:r w:rsidR="003948E5"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lastRenderedPageBreak/>
        <w:t>пользователям</w:t>
      </w:r>
      <w:r w:rsidR="004A7975"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, которые оформили резидентские парковочные разрешения </w:t>
      </w:r>
      <w:r w:rsidR="003948E5"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  <w:r w:rsidR="007C24C3"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 (далее - Услуга)</w:t>
      </w:r>
      <w:r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 </w:t>
      </w:r>
      <w:r w:rsidR="00106CA2"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>в части ________</w:t>
      </w:r>
      <w:r w:rsid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>_______________________________</w:t>
      </w:r>
      <w:r w:rsidR="00106CA2" w:rsidRPr="003948E5">
        <w:rPr>
          <w:rFonts w:ascii="Times New Roman" w:eastAsia="Times New Roman" w:hAnsi="Times New Roman" w:cs="Times New Roman"/>
          <w:i/>
          <w:sz w:val="28"/>
          <w:szCs w:val="27"/>
          <w:lang w:eastAsia="zh-CN"/>
        </w:rPr>
        <w:t>(указывается наименование необходимой подуслуги)</w:t>
      </w:r>
      <w:r w:rsidR="00C7329D"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.</w:t>
      </w:r>
    </w:p>
    <w:p w:rsidR="00CE1FC4" w:rsidRPr="003948E5" w:rsidRDefault="003948E5" w:rsidP="00CE1FC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7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Номер(а) парковки(ок) общего пользования на которую необходимо получить резидентское разрешение: ___________ </w:t>
      </w:r>
      <w:r w:rsidRPr="003948E5">
        <w:rPr>
          <w:rFonts w:ascii="Times New Roman" w:eastAsia="Times New Roman" w:hAnsi="Times New Roman" w:cs="Times New Roman"/>
          <w:i/>
          <w:sz w:val="28"/>
          <w:szCs w:val="27"/>
          <w:lang w:eastAsia="zh-CN"/>
        </w:rPr>
        <w:t>(указывается номер(а) парковки(ок)</w:t>
      </w:r>
      <w:r>
        <w:rPr>
          <w:rFonts w:ascii="Times New Roman" w:eastAsia="Times New Roman" w:hAnsi="Times New Roman" w:cs="Times New Roman"/>
          <w:i/>
          <w:sz w:val="28"/>
          <w:szCs w:val="27"/>
          <w:lang w:eastAsia="zh-CN"/>
        </w:rPr>
        <w:t>.</w:t>
      </w:r>
    </w:p>
    <w:p w:rsidR="00CE1FC4" w:rsidRPr="003948E5" w:rsidRDefault="00CE1FC4" w:rsidP="00CE1FC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/>
        </w:rPr>
        <w:t xml:space="preserve">К Запросу прилагаю </w:t>
      </w: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(указывается перечень документов, необходимых для предоставления государственной услуги, которые представляются заявителем согласно Административно</w:t>
      </w:r>
      <w:r w:rsidR="00995CC1"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му</w:t>
      </w: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 xml:space="preserve"> регламент</w:t>
      </w:r>
      <w:r w:rsidR="00995CC1"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у</w:t>
      </w:r>
      <w:r w:rsidRPr="003948E5">
        <w:rPr>
          <w:rFonts w:ascii="Times New Roman" w:hAnsi="Times New Roman" w:cs="Times New Roman"/>
          <w:bCs/>
          <w:iCs/>
          <w:sz w:val="28"/>
          <w:szCs w:val="27"/>
        </w:rPr>
        <w:t xml:space="preserve"> </w:t>
      </w:r>
      <w:r w:rsidRPr="003948E5">
        <w:rPr>
          <w:rFonts w:ascii="Times New Roman" w:eastAsia="Times New Roman" w:hAnsi="Times New Roman" w:cs="Times New Roman"/>
          <w:bCs/>
          <w:iCs/>
          <w:sz w:val="28"/>
          <w:szCs w:val="27"/>
          <w:lang w:eastAsia="zh-CN" w:bidi="en-US"/>
        </w:rPr>
        <w:t xml:space="preserve">предоставления </w:t>
      </w:r>
      <w:r w:rsidR="007C24C3" w:rsidRPr="003948E5">
        <w:rPr>
          <w:rFonts w:ascii="Times New Roman" w:eastAsia="Times New Roman" w:hAnsi="Times New Roman" w:cs="Times New Roman"/>
          <w:bCs/>
          <w:iCs/>
          <w:sz w:val="28"/>
          <w:szCs w:val="27"/>
          <w:lang w:eastAsia="zh-CN" w:bidi="en-US"/>
        </w:rPr>
        <w:t>Услуги)</w:t>
      </w:r>
      <w:r w:rsidR="00995CC1" w:rsidRPr="003948E5">
        <w:rPr>
          <w:rFonts w:ascii="Times New Roman" w:eastAsia="Times New Roman" w:hAnsi="Times New Roman" w:cs="Times New Roman"/>
          <w:bCs/>
          <w:iCs/>
          <w:sz w:val="28"/>
          <w:szCs w:val="27"/>
          <w:lang w:eastAsia="zh-CN" w:bidi="en-US"/>
        </w:rPr>
        <w:t>:</w:t>
      </w:r>
    </w:p>
    <w:p w:rsidR="00CE1FC4" w:rsidRPr="003948E5" w:rsidRDefault="00CE1FC4" w:rsidP="00CE1FC4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_____ ;</w:t>
      </w:r>
    </w:p>
    <w:p w:rsidR="00CE1FC4" w:rsidRPr="003948E5" w:rsidRDefault="00CE1FC4" w:rsidP="00CE1FC4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_____ ;</w:t>
      </w:r>
    </w:p>
    <w:p w:rsidR="00CE1FC4" w:rsidRPr="003948E5" w:rsidRDefault="00995CC1" w:rsidP="00CE1FC4">
      <w:pPr>
        <w:pStyle w:val="a3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  <w:r w:rsidRPr="003948E5"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  <w:t>_____ .</w:t>
      </w:r>
    </w:p>
    <w:p w:rsidR="00995CC1" w:rsidRPr="003948E5" w:rsidRDefault="00995CC1" w:rsidP="00995CC1">
      <w:pPr>
        <w:pStyle w:val="a3"/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</w:p>
    <w:p w:rsidR="00995CC1" w:rsidRPr="003948E5" w:rsidRDefault="00995CC1" w:rsidP="00995CC1">
      <w:pPr>
        <w:pStyle w:val="a3"/>
        <w:suppressAutoHyphens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</w:p>
    <w:tbl>
      <w:tblPr>
        <w:tblStyle w:val="a8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96"/>
        <w:gridCol w:w="427"/>
        <w:gridCol w:w="2491"/>
        <w:gridCol w:w="490"/>
        <w:gridCol w:w="2951"/>
      </w:tblGrid>
      <w:tr w:rsidR="00995CC1" w:rsidRPr="003948E5" w:rsidTr="00385507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:rsidR="00995CC1" w:rsidRPr="003948E5" w:rsidRDefault="00995CC1" w:rsidP="00385507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3948E5">
              <w:rPr>
                <w:rFonts w:ascii="Times New Roman" w:hAnsi="Times New Roman" w:cs="Times New Roman"/>
                <w:sz w:val="28"/>
                <w:szCs w:val="27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:rsidR="00995CC1" w:rsidRPr="003948E5" w:rsidRDefault="00995CC1" w:rsidP="00385507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7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:rsidR="00995CC1" w:rsidRPr="003948E5" w:rsidRDefault="00995CC1" w:rsidP="00385507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7"/>
                <w:lang w:eastAsia="zh-CN" w:bidi="en-US"/>
              </w:rPr>
            </w:pPr>
            <w:r w:rsidRPr="003948E5">
              <w:rPr>
                <w:rFonts w:ascii="Times New Roman" w:hAnsi="Times New Roman" w:cs="Times New Roman"/>
                <w:sz w:val="28"/>
                <w:szCs w:val="27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:rsidR="00995CC1" w:rsidRPr="003948E5" w:rsidRDefault="00995CC1" w:rsidP="00385507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:rsidR="00995CC1" w:rsidRPr="003948E5" w:rsidRDefault="00995CC1" w:rsidP="00385507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3948E5">
              <w:rPr>
                <w:rFonts w:ascii="Times New Roman" w:hAnsi="Times New Roman" w:cs="Times New Roman"/>
                <w:sz w:val="28"/>
                <w:szCs w:val="27"/>
              </w:rPr>
              <w:t>Расшифровка</w:t>
            </w:r>
          </w:p>
        </w:tc>
      </w:tr>
    </w:tbl>
    <w:p w:rsidR="00995CC1" w:rsidRPr="003948E5" w:rsidRDefault="00995CC1" w:rsidP="00995CC1">
      <w:pPr>
        <w:pStyle w:val="11"/>
        <w:numPr>
          <w:ilvl w:val="0"/>
          <w:numId w:val="0"/>
        </w:numPr>
        <w:spacing w:line="240" w:lineRule="auto"/>
        <w:ind w:left="5664"/>
        <w:jc w:val="center"/>
        <w:rPr>
          <w:rFonts w:eastAsia="MS Mincho"/>
          <w:szCs w:val="26"/>
          <w:lang w:eastAsia="zh-CN" w:bidi="en-US"/>
        </w:rPr>
      </w:pPr>
      <w:r w:rsidRPr="003948E5">
        <w:rPr>
          <w:rFonts w:eastAsia="MS Mincho"/>
          <w:szCs w:val="27"/>
          <w:lang w:eastAsia="zh-CN" w:bidi="en-US"/>
        </w:rPr>
        <w:t>Дата «___» __________ 20___</w:t>
      </w:r>
    </w:p>
    <w:p w:rsidR="00CE1FC4" w:rsidRPr="0034633D" w:rsidRDefault="00CE1FC4" w:rsidP="00CE1FC4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7"/>
          <w:lang w:eastAsia="zh-CN" w:bidi="en-US"/>
        </w:rPr>
      </w:pPr>
    </w:p>
    <w:sectPr w:rsidR="00CE1FC4" w:rsidRPr="0034633D" w:rsidSect="00A235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80755" w:rsidRDefault="00380755" w:rsidP="00A235A0">
      <w:pPr>
        <w:spacing w:after="0" w:line="240" w:lineRule="auto"/>
      </w:pPr>
      <w:r>
        <w:separator/>
      </w:r>
    </w:p>
  </w:endnote>
  <w:endnote w:type="continuationSeparator" w:id="0">
    <w:p w:rsidR="00380755" w:rsidRDefault="00380755" w:rsidP="00A23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A4179" w:rsidRDefault="004A4179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A4179" w:rsidRDefault="004A4179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A4179" w:rsidRDefault="004A417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80755" w:rsidRDefault="00380755" w:rsidP="00A235A0">
      <w:pPr>
        <w:spacing w:after="0" w:line="240" w:lineRule="auto"/>
      </w:pPr>
      <w:r>
        <w:separator/>
      </w:r>
    </w:p>
  </w:footnote>
  <w:footnote w:type="continuationSeparator" w:id="0">
    <w:p w:rsidR="00380755" w:rsidRDefault="00380755" w:rsidP="00A23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A4179" w:rsidRDefault="004A417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D1A1F" w:rsidRPr="004A4179" w:rsidRDefault="004D1A1F" w:rsidP="004A417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A4179" w:rsidRDefault="004A417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Скобелева Карина Олеговна">
    <w15:presenceInfo w15:providerId="AD" w15:userId="S-1-5-21-619459849-1650392152-4019135729-65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FC4"/>
    <w:rsid w:val="00034409"/>
    <w:rsid w:val="000D1880"/>
    <w:rsid w:val="000F1D32"/>
    <w:rsid w:val="000F2109"/>
    <w:rsid w:val="00106CA2"/>
    <w:rsid w:val="00146351"/>
    <w:rsid w:val="00154577"/>
    <w:rsid w:val="00155BDF"/>
    <w:rsid w:val="001939FA"/>
    <w:rsid w:val="001C7E31"/>
    <w:rsid w:val="00207CEB"/>
    <w:rsid w:val="00233FA4"/>
    <w:rsid w:val="00293C90"/>
    <w:rsid w:val="0034633D"/>
    <w:rsid w:val="00370F7C"/>
    <w:rsid w:val="00380755"/>
    <w:rsid w:val="003948E5"/>
    <w:rsid w:val="003C1F00"/>
    <w:rsid w:val="004057D8"/>
    <w:rsid w:val="00437CFA"/>
    <w:rsid w:val="004427D7"/>
    <w:rsid w:val="00493F58"/>
    <w:rsid w:val="004A4179"/>
    <w:rsid w:val="004A7975"/>
    <w:rsid w:val="004D1A1F"/>
    <w:rsid w:val="004D26B8"/>
    <w:rsid w:val="004D2788"/>
    <w:rsid w:val="004E67EF"/>
    <w:rsid w:val="00545E72"/>
    <w:rsid w:val="00553B75"/>
    <w:rsid w:val="00565D41"/>
    <w:rsid w:val="00605677"/>
    <w:rsid w:val="006143C2"/>
    <w:rsid w:val="00644895"/>
    <w:rsid w:val="006F2CE3"/>
    <w:rsid w:val="00770E3D"/>
    <w:rsid w:val="007B6E68"/>
    <w:rsid w:val="007C24C3"/>
    <w:rsid w:val="008A0DE3"/>
    <w:rsid w:val="008F4834"/>
    <w:rsid w:val="009355DB"/>
    <w:rsid w:val="0095508F"/>
    <w:rsid w:val="00961698"/>
    <w:rsid w:val="00995CC1"/>
    <w:rsid w:val="00A235A0"/>
    <w:rsid w:val="00A61513"/>
    <w:rsid w:val="00A875A0"/>
    <w:rsid w:val="00B23231"/>
    <w:rsid w:val="00B30CD2"/>
    <w:rsid w:val="00B36872"/>
    <w:rsid w:val="00BD4946"/>
    <w:rsid w:val="00C301DA"/>
    <w:rsid w:val="00C51401"/>
    <w:rsid w:val="00C678C4"/>
    <w:rsid w:val="00C7308E"/>
    <w:rsid w:val="00C7329D"/>
    <w:rsid w:val="00C7390F"/>
    <w:rsid w:val="00C75759"/>
    <w:rsid w:val="00CE1FC4"/>
    <w:rsid w:val="00CE5638"/>
    <w:rsid w:val="00D35F05"/>
    <w:rsid w:val="00D922D1"/>
    <w:rsid w:val="00DE0857"/>
    <w:rsid w:val="00DF17AC"/>
    <w:rsid w:val="00E0061C"/>
    <w:rsid w:val="00EB0F57"/>
    <w:rsid w:val="00EB17DC"/>
    <w:rsid w:val="00F23403"/>
    <w:rsid w:val="00F53FA7"/>
    <w:rsid w:val="00F77659"/>
    <w:rsid w:val="00FE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05855"/>
  <w15:chartTrackingRefBased/>
  <w15:docId w15:val="{CED20166-9065-483A-8B53-9B84926E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B75"/>
  </w:style>
  <w:style w:type="paragraph" w:styleId="1">
    <w:name w:val="heading 1"/>
    <w:basedOn w:val="a"/>
    <w:next w:val="a"/>
    <w:link w:val="10"/>
    <w:uiPriority w:val="9"/>
    <w:qFormat/>
    <w:rsid w:val="00CE1F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1FC4"/>
    <w:pPr>
      <w:spacing w:after="200" w:line="276" w:lineRule="auto"/>
      <w:ind w:left="720"/>
      <w:contextualSpacing/>
    </w:pPr>
  </w:style>
  <w:style w:type="paragraph" w:customStyle="1" w:styleId="111">
    <w:name w:val="Рег. 1.1.1"/>
    <w:basedOn w:val="a"/>
    <w:qFormat/>
    <w:rsid w:val="00CE1FC4"/>
    <w:pPr>
      <w:numPr>
        <w:ilvl w:val="2"/>
        <w:numId w:val="1"/>
      </w:numPr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a"/>
    <w:qFormat/>
    <w:rsid w:val="00CE1FC4"/>
    <w:pPr>
      <w:numPr>
        <w:ilvl w:val="1"/>
        <w:numId w:val="1"/>
      </w:numPr>
      <w:autoSpaceDE w:val="0"/>
      <w:autoSpaceDN w:val="0"/>
      <w:adjustRightInd w:val="0"/>
      <w:spacing w:after="0" w:line="276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CE1FC4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a4">
    <w:name w:val="обычный приложения"/>
    <w:basedOn w:val="a"/>
    <w:link w:val="a5"/>
    <w:qFormat/>
    <w:rsid w:val="00CE1FC4"/>
    <w:pPr>
      <w:spacing w:after="200" w:line="276" w:lineRule="auto"/>
      <w:jc w:val="center"/>
    </w:pPr>
    <w:rPr>
      <w:rFonts w:ascii="Times New Roman" w:eastAsia="Calibri" w:hAnsi="Times New Roman" w:cs="Times New Roman"/>
      <w:b/>
      <w:sz w:val="24"/>
    </w:rPr>
  </w:style>
  <w:style w:type="paragraph" w:styleId="a6">
    <w:name w:val="No Spacing"/>
    <w:aliases w:val="Приложение АР"/>
    <w:basedOn w:val="1"/>
    <w:next w:val="a"/>
    <w:link w:val="a7"/>
    <w:qFormat/>
    <w:rsid w:val="00CE1FC4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b/>
      <w:bCs/>
      <w:iCs/>
      <w:color w:val="auto"/>
      <w:sz w:val="24"/>
      <w:szCs w:val="22"/>
      <w:lang w:val="x-none"/>
    </w:rPr>
  </w:style>
  <w:style w:type="paragraph" w:customStyle="1" w:styleId="12">
    <w:name w:val="АР Прил1"/>
    <w:basedOn w:val="a6"/>
    <w:link w:val="13"/>
    <w:qFormat/>
    <w:rsid w:val="00CE1FC4"/>
    <w:pPr>
      <w:spacing w:after="0"/>
      <w:ind w:firstLine="4820"/>
      <w:jc w:val="left"/>
    </w:pPr>
    <w:rPr>
      <w:b w:val="0"/>
    </w:rPr>
  </w:style>
  <w:style w:type="paragraph" w:customStyle="1" w:styleId="20">
    <w:name w:val="АР Прил 2"/>
    <w:basedOn w:val="a4"/>
    <w:link w:val="21"/>
    <w:qFormat/>
    <w:rsid w:val="00CE1FC4"/>
  </w:style>
  <w:style w:type="character" w:customStyle="1" w:styleId="a7">
    <w:name w:val="Без интервала Знак"/>
    <w:aliases w:val="Приложение АР Знак"/>
    <w:basedOn w:val="a0"/>
    <w:link w:val="a6"/>
    <w:rsid w:val="00CE1FC4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3">
    <w:name w:val="АР Прил1 Знак"/>
    <w:basedOn w:val="a7"/>
    <w:link w:val="12"/>
    <w:rsid w:val="00CE1FC4"/>
    <w:rPr>
      <w:rFonts w:ascii="Times New Roman" w:eastAsia="Times New Roman" w:hAnsi="Times New Roman" w:cs="Times New Roman"/>
      <w:b w:val="0"/>
      <w:bCs/>
      <w:iCs/>
      <w:sz w:val="24"/>
      <w:lang w:val="x-none"/>
    </w:rPr>
  </w:style>
  <w:style w:type="character" w:customStyle="1" w:styleId="a5">
    <w:name w:val="обычный приложения Знак"/>
    <w:basedOn w:val="a0"/>
    <w:link w:val="a4"/>
    <w:rsid w:val="00CE1FC4"/>
    <w:rPr>
      <w:rFonts w:ascii="Times New Roman" w:eastAsia="Calibri" w:hAnsi="Times New Roman" w:cs="Times New Roman"/>
      <w:b/>
      <w:sz w:val="24"/>
    </w:rPr>
  </w:style>
  <w:style w:type="character" w:customStyle="1" w:styleId="21">
    <w:name w:val="АР Прил 2 Знак"/>
    <w:basedOn w:val="a5"/>
    <w:link w:val="20"/>
    <w:rsid w:val="00CE1FC4"/>
    <w:rPr>
      <w:rFonts w:ascii="Times New Roman" w:eastAsia="Calibri" w:hAnsi="Times New Roman" w:cs="Times New Roman"/>
      <w:b/>
      <w:sz w:val="24"/>
    </w:rPr>
  </w:style>
  <w:style w:type="table" w:styleId="a8">
    <w:name w:val="Table Grid"/>
    <w:basedOn w:val="a1"/>
    <w:uiPriority w:val="59"/>
    <w:rsid w:val="00CE1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Цитата1"/>
    <w:basedOn w:val="a"/>
    <w:rsid w:val="00CE1FC4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character" w:customStyle="1" w:styleId="10">
    <w:name w:val="Заголовок 1 Знак"/>
    <w:basedOn w:val="a0"/>
    <w:link w:val="1"/>
    <w:uiPriority w:val="9"/>
    <w:rsid w:val="00CE1FC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A23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235A0"/>
  </w:style>
  <w:style w:type="paragraph" w:styleId="ab">
    <w:name w:val="footer"/>
    <w:basedOn w:val="a"/>
    <w:link w:val="ac"/>
    <w:uiPriority w:val="99"/>
    <w:unhideWhenUsed/>
    <w:rsid w:val="00A235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235A0"/>
  </w:style>
  <w:style w:type="paragraph" w:styleId="ad">
    <w:name w:val="Balloon Text"/>
    <w:basedOn w:val="a"/>
    <w:link w:val="ae"/>
    <w:uiPriority w:val="99"/>
    <w:semiHidden/>
    <w:unhideWhenUsed/>
    <w:rsid w:val="00C67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678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Шеханова Олеся Валерьевна</dc:creator>
  <cp:keywords/>
  <dc:description/>
  <cp:lastModifiedBy>Скобелева Карина Олеговна</cp:lastModifiedBy>
  <cp:revision>5</cp:revision>
  <dcterms:created xsi:type="dcterms:W3CDTF">2025-08-06T16:07:00Z</dcterms:created>
  <dcterms:modified xsi:type="dcterms:W3CDTF">2025-10-21T13:27:00Z</dcterms:modified>
</cp:coreProperties>
</file>